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bookmarkStart w:id="0" w:name="_GoBack"/>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bookmarkEnd w:id="0"/>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713FF728" w:rsidR="0002636F" w:rsidRPr="009F622F" w:rsidRDefault="0002636F" w:rsidP="009F622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9F622F">
        <w:rPr>
          <w:rFonts w:ascii="Arial" w:eastAsia="Times New Roman" w:hAnsi="Arial" w:cs="Arial"/>
          <w:color w:val="000000" w:themeColor="text1"/>
          <w:sz w:val="20"/>
          <w:szCs w:val="20"/>
          <w:lang w:eastAsia="ar-SA"/>
        </w:rPr>
        <w:t xml:space="preserve"> II/392 Mohelno – most ev. č. 392-014</w:t>
      </w:r>
      <w:r w:rsidRPr="009F622F">
        <w:rPr>
          <w:rFonts w:ascii="Arial" w:eastAsia="Times New Roman" w:hAnsi="Arial" w:cs="Arial"/>
          <w:b/>
          <w:color w:val="000000" w:themeColor="text1"/>
          <w:sz w:val="20"/>
          <w:szCs w:val="20"/>
          <w:lang w:eastAsia="cs-CZ"/>
        </w:rPr>
        <w:t xml:space="preserve">, </w:t>
      </w:r>
      <w:r w:rsidR="009F622F">
        <w:rPr>
          <w:rFonts w:ascii="Arial" w:eastAsia="Times New Roman" w:hAnsi="Arial" w:cs="Arial"/>
          <w:color w:val="000000" w:themeColor="text1"/>
          <w:sz w:val="20"/>
          <w:szCs w:val="20"/>
          <w:lang w:eastAsia="ar-SA"/>
        </w:rPr>
        <w:t xml:space="preserve"> </w:t>
      </w:r>
      <w:r w:rsidRPr="009F622F">
        <w:rPr>
          <w:rFonts w:ascii="Arial" w:eastAsia="Times New Roman" w:hAnsi="Arial" w:cs="Arial"/>
          <w:color w:val="000000" w:themeColor="text1"/>
          <w:sz w:val="20"/>
          <w:szCs w:val="20"/>
          <w:lang w:eastAsia="ar-SA"/>
        </w:rPr>
        <w:t>v podrobnostech a za dodržení podmínek uvedených v </w:t>
      </w:r>
      <w:r w:rsidRPr="009F622F">
        <w:rPr>
          <w:rFonts w:ascii="Arial" w:eastAsia="Times New Roman" w:hAnsi="Arial" w:cs="Arial"/>
          <w:b/>
          <w:color w:val="000000" w:themeColor="text1"/>
          <w:sz w:val="20"/>
          <w:szCs w:val="20"/>
          <w:lang w:eastAsia="ar-SA"/>
        </w:rPr>
        <w:t>přílohách</w:t>
      </w:r>
      <w:r w:rsidRPr="009F622F">
        <w:rPr>
          <w:rFonts w:ascii="Arial" w:eastAsia="Times New Roman" w:hAnsi="Arial" w:cs="Arial"/>
          <w:color w:val="000000" w:themeColor="text1"/>
          <w:sz w:val="20"/>
          <w:szCs w:val="20"/>
          <w:lang w:eastAsia="ar-SA"/>
        </w:rPr>
        <w:t xml:space="preserve"> této smlouvy, přičemž ujednání </w:t>
      </w:r>
      <w:r w:rsidRPr="009F622F">
        <w:rPr>
          <w:rFonts w:ascii="Arial" w:eastAsia="Times New Roman" w:hAnsi="Arial" w:cs="Arial"/>
          <w:color w:val="000000" w:themeColor="text1"/>
          <w:sz w:val="20"/>
          <w:szCs w:val="20"/>
          <w:lang w:eastAsia="ar-SA"/>
        </w:rPr>
        <w:lastRenderedPageBreak/>
        <w:t>v </w:t>
      </w:r>
      <w:r w:rsidRPr="009F622F">
        <w:rPr>
          <w:rFonts w:ascii="Arial" w:eastAsia="Times New Roman" w:hAnsi="Arial" w:cs="Arial"/>
          <w:b/>
          <w:color w:val="000000" w:themeColor="text1"/>
          <w:sz w:val="20"/>
          <w:szCs w:val="20"/>
          <w:lang w:eastAsia="ar-SA"/>
        </w:rPr>
        <w:t xml:space="preserve">Příloze A1 </w:t>
      </w:r>
      <w:r w:rsidRPr="009F622F">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63EF0797"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9F622F">
              <w:rPr>
                <w:rFonts w:ascii="Arial" w:hAnsi="Arial" w:cs="Arial"/>
                <w:b/>
                <w:color w:val="000000" w:themeColor="text1"/>
                <w:sz w:val="20"/>
                <w:szCs w:val="20"/>
                <w:lang w:eastAsia="cs-CZ"/>
              </w:rPr>
              <w:t>80</w:t>
            </w:r>
            <w:r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58DCFC0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6C00E2">
        <w:rPr>
          <w:rFonts w:ascii="Arial" w:eastAsia="Times New Roman" w:hAnsi="Arial" w:cs="Arial"/>
          <w:color w:val="000000" w:themeColor="text1"/>
          <w:sz w:val="20"/>
          <w:szCs w:val="20"/>
          <w:lang w:eastAsia="cs-CZ"/>
        </w:rPr>
        <w:t>18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65D43063"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B2ED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B2ED0">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7D24D6BE" w:rsidR="009A7306" w:rsidRPr="0002636F" w:rsidRDefault="009F622F" w:rsidP="006E11F6">
          <w:pPr>
            <w:spacing w:after="120"/>
            <w:rPr>
              <w:rFonts w:ascii="Arial" w:hAnsi="Arial" w:cs="Arial"/>
              <w:b/>
              <w:sz w:val="16"/>
              <w:szCs w:val="16"/>
            </w:rPr>
          </w:pPr>
          <w:r>
            <w:rPr>
              <w:rFonts w:ascii="Arial" w:hAnsi="Arial" w:cs="Arial"/>
              <w:b/>
              <w:sz w:val="16"/>
              <w:szCs w:val="16"/>
            </w:rPr>
            <w:t>II/392 Mohelno – most ev. č. 392-014</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2ED0"/>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00E2"/>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E455D"/>
    <w:rsid w:val="009F622F"/>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032BB-F6E4-476D-8616-EDE7E9C4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5284</Words>
  <Characters>31182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38</cp:revision>
  <dcterms:created xsi:type="dcterms:W3CDTF">2025-10-02T06:27:00Z</dcterms:created>
  <dcterms:modified xsi:type="dcterms:W3CDTF">2025-11-14T09:10:00Z</dcterms:modified>
</cp:coreProperties>
</file>